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0A" w:rsidRPr="00B37344" w:rsidRDefault="00675FF2" w:rsidP="00194466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37344">
        <w:rPr>
          <w:rFonts w:asciiTheme="minorHAnsi" w:hAnsiTheme="minorHAnsi" w:cstheme="minorHAnsi"/>
          <w:b/>
          <w:sz w:val="32"/>
          <w:szCs w:val="32"/>
        </w:rPr>
        <w:t>Krycí list nabídky</w:t>
      </w:r>
    </w:p>
    <w:p w:rsidR="00044BFC" w:rsidRPr="00194466" w:rsidRDefault="00044BFC" w:rsidP="00044BFC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>Informace o zadávacím řízení:</w:t>
      </w:r>
      <w:r w:rsidR="00A36C9F" w:rsidRPr="0019446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14181B" w:rsidRPr="00194466" w:rsidTr="00031DD4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181B" w:rsidRPr="00194466" w:rsidRDefault="00532DC1" w:rsidP="00031DD4">
            <w:pPr>
              <w:ind w:left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Název</w:t>
            </w:r>
            <w:r w:rsidR="0014181B" w:rsidRPr="00194466">
              <w:rPr>
                <w:rFonts w:asciiTheme="minorHAnsi" w:hAnsiTheme="minorHAnsi" w:cstheme="minorHAnsi"/>
                <w:color w:val="000000"/>
              </w:rPr>
              <w:t xml:space="preserve"> zadavatele: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4181B" w:rsidRPr="00194466" w:rsidRDefault="00194466" w:rsidP="00DA4C20">
            <w:pPr>
              <w:ind w:left="79"/>
              <w:jc w:val="both"/>
              <w:rPr>
                <w:rFonts w:asciiTheme="minorHAnsi" w:hAnsiTheme="minorHAnsi" w:cstheme="minorHAnsi"/>
                <w:b/>
                <w:noProof/>
              </w:rPr>
            </w:pPr>
            <w:r w:rsidRPr="00194466">
              <w:rPr>
                <w:rFonts w:asciiTheme="minorHAnsi" w:hAnsiTheme="minorHAnsi" w:cstheme="minorHAnsi"/>
                <w:b/>
                <w:bCs/>
              </w:rPr>
              <w:t>Servisní středisko pro správu svěřeného majetku Městské části Praha 8, příspěvková organizace</w:t>
            </w:r>
          </w:p>
        </w:tc>
      </w:tr>
      <w:tr w:rsidR="005E2C44" w:rsidRPr="00194466" w:rsidTr="00031DD4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E2C44" w:rsidRPr="00194466" w:rsidRDefault="005E2C44" w:rsidP="005E2C44">
            <w:pPr>
              <w:ind w:left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Sídlo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E2C44" w:rsidRPr="00194466" w:rsidRDefault="00194466" w:rsidP="005E2C44">
            <w:pPr>
              <w:ind w:left="79"/>
              <w:jc w:val="both"/>
              <w:rPr>
                <w:rFonts w:asciiTheme="minorHAnsi" w:hAnsiTheme="minorHAnsi" w:cstheme="minorHAnsi"/>
                <w:noProof/>
              </w:rPr>
            </w:pPr>
            <w:r w:rsidRPr="00194466">
              <w:rPr>
                <w:rFonts w:asciiTheme="minorHAnsi" w:hAnsiTheme="minorHAnsi" w:cstheme="minorHAnsi"/>
              </w:rPr>
              <w:t>Praha 8 - Libeň, U Synagogy 2/236, PSČ 180 00</w:t>
            </w:r>
          </w:p>
        </w:tc>
      </w:tr>
      <w:tr w:rsidR="0014181B" w:rsidRPr="00194466" w:rsidTr="00031DD4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181B" w:rsidRPr="00194466" w:rsidRDefault="0014181B" w:rsidP="00031DD4">
            <w:pPr>
              <w:ind w:left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IČ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14181B" w:rsidRPr="00194466" w:rsidRDefault="00194466" w:rsidP="00DA4C20">
            <w:pPr>
              <w:ind w:left="79"/>
              <w:jc w:val="both"/>
              <w:rPr>
                <w:rFonts w:asciiTheme="minorHAnsi" w:hAnsiTheme="minorHAnsi" w:cstheme="minorHAnsi"/>
                <w:noProof/>
              </w:rPr>
            </w:pPr>
            <w:r w:rsidRPr="00194466">
              <w:rPr>
                <w:rFonts w:asciiTheme="minorHAnsi" w:hAnsiTheme="minorHAnsi" w:cstheme="minorHAnsi"/>
              </w:rPr>
              <w:t>00639524</w:t>
            </w:r>
          </w:p>
        </w:tc>
      </w:tr>
      <w:tr w:rsidR="0014181B" w:rsidRPr="00194466" w:rsidTr="00031DD4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181B" w:rsidRPr="00194466" w:rsidRDefault="0014181B" w:rsidP="00031DD4">
            <w:pPr>
              <w:spacing w:after="120"/>
              <w:ind w:left="96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Název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B3E5B" w:rsidRPr="003B3E5B" w:rsidRDefault="003B3E5B" w:rsidP="003B3E5B">
            <w:pPr>
              <w:ind w:left="79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B3E5B">
              <w:rPr>
                <w:rFonts w:asciiTheme="minorHAnsi" w:hAnsiTheme="minorHAnsi" w:cstheme="minorHAnsi"/>
                <w:b/>
                <w:bCs/>
              </w:rPr>
              <w:t>„Rekonstrukce zázemí softballového hřiště</w:t>
            </w:r>
          </w:p>
          <w:p w:rsidR="0014181B" w:rsidRPr="00194466" w:rsidRDefault="003B3E5B" w:rsidP="003B3E5B">
            <w:pPr>
              <w:ind w:left="79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3B3E5B">
              <w:rPr>
                <w:rFonts w:asciiTheme="minorHAnsi" w:hAnsiTheme="minorHAnsi" w:cstheme="minorHAnsi"/>
                <w:b/>
                <w:bCs/>
              </w:rPr>
              <w:t>ZŠ Dolákova, Dolákova 1/555, Praha 8 - Bohnice“</w:t>
            </w:r>
            <w:bookmarkStart w:id="0" w:name="_GoBack"/>
            <w:bookmarkEnd w:id="0"/>
          </w:p>
        </w:tc>
      </w:tr>
      <w:tr w:rsidR="005863A3" w:rsidRPr="00194466" w:rsidTr="00031DD4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63A3" w:rsidRPr="00194466" w:rsidRDefault="005863A3" w:rsidP="005863A3">
            <w:pPr>
              <w:spacing w:after="120"/>
              <w:ind w:left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Druh zadávacího řízení:</w:t>
            </w:r>
          </w:p>
        </w:tc>
        <w:tc>
          <w:tcPr>
            <w:tcW w:w="55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863A3" w:rsidRPr="00194466" w:rsidRDefault="00194466" w:rsidP="005863A3">
            <w:pPr>
              <w:ind w:left="79"/>
              <w:jc w:val="both"/>
              <w:rPr>
                <w:rFonts w:asciiTheme="minorHAnsi" w:hAnsiTheme="minorHAnsi" w:cstheme="minorHAnsi"/>
                <w:noProof/>
                <w:color w:val="000000"/>
              </w:rPr>
            </w:pPr>
            <w:r w:rsidRPr="00194466">
              <w:rPr>
                <w:rFonts w:asciiTheme="minorHAnsi" w:hAnsiTheme="minorHAnsi" w:cstheme="minorHAnsi"/>
                <w:noProof/>
              </w:rPr>
              <w:t>Veřejná zakázka malého rozsahu</w:t>
            </w:r>
          </w:p>
        </w:tc>
      </w:tr>
    </w:tbl>
    <w:p w:rsidR="00044BFC" w:rsidRPr="00194466" w:rsidRDefault="00044BFC" w:rsidP="00AE76CF">
      <w:pPr>
        <w:rPr>
          <w:rFonts w:asciiTheme="minorHAnsi" w:hAnsiTheme="minorHAnsi" w:cstheme="minorHAnsi"/>
          <w:sz w:val="24"/>
          <w:szCs w:val="24"/>
        </w:rPr>
      </w:pPr>
    </w:p>
    <w:p w:rsidR="00675FF2" w:rsidRPr="00194466" w:rsidRDefault="00675FF2" w:rsidP="00675FF2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 xml:space="preserve">Nabídku předkládá </w:t>
      </w:r>
      <w:r w:rsidR="00EF734B">
        <w:rPr>
          <w:rFonts w:asciiTheme="minorHAnsi" w:hAnsiTheme="minorHAnsi" w:cstheme="minorHAnsi"/>
          <w:b/>
          <w:sz w:val="24"/>
          <w:szCs w:val="24"/>
          <w:u w:val="single"/>
        </w:rPr>
        <w:t>účastník zadávacího řízení</w:t>
      </w: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7"/>
        <w:gridCol w:w="6188"/>
      </w:tblGrid>
      <w:tr w:rsidR="00675FF2" w:rsidRPr="00194466" w:rsidTr="003C71E3">
        <w:trPr>
          <w:trHeight w:val="330"/>
        </w:trPr>
        <w:tc>
          <w:tcPr>
            <w:tcW w:w="2907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194466" w:rsidRDefault="00675FF2" w:rsidP="00675FF2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Firma nebo název:</w:t>
            </w:r>
          </w:p>
        </w:tc>
        <w:tc>
          <w:tcPr>
            <w:tcW w:w="6188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75FF2" w:rsidRPr="00194466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194466" w:rsidRDefault="005C3D40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Sídlo</w:t>
            </w:r>
            <w:r w:rsidR="00675FF2"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75FF2" w:rsidRPr="00194466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IČ: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4181B" w:rsidRPr="00194466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81B" w:rsidRPr="00194466" w:rsidRDefault="0014181B" w:rsidP="006A25F2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DIČ: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4181B" w:rsidRPr="00194466" w:rsidRDefault="0014181B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4181B" w:rsidRPr="00194466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81B" w:rsidRPr="00194466" w:rsidRDefault="0014181B" w:rsidP="006A25F2">
            <w:pPr>
              <w:ind w:left="95" w:hanging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 xml:space="preserve"> Osoba oprávněná </w:t>
            </w:r>
            <w:r w:rsidR="003C71E3">
              <w:rPr>
                <w:rFonts w:asciiTheme="minorHAnsi" w:hAnsiTheme="minorHAnsi" w:cstheme="minorHAnsi"/>
                <w:color w:val="000000"/>
              </w:rPr>
              <w:t>k podpisu smlouvy (tel, e-mail)</w:t>
            </w:r>
            <w:r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4181B" w:rsidRPr="00194466" w:rsidRDefault="0014181B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75FF2" w:rsidRPr="00194466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C71E3">
              <w:rPr>
                <w:rFonts w:asciiTheme="minorHAnsi" w:hAnsiTheme="minorHAnsi" w:cstheme="minorHAnsi"/>
                <w:color w:val="000000"/>
              </w:rPr>
              <w:t>Osoba odpovědná za nabídku (tel, e-mail)</w:t>
            </w:r>
            <w:r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C71E3" w:rsidRPr="00194466" w:rsidTr="003C71E3">
        <w:trPr>
          <w:trHeight w:val="330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71E3" w:rsidRPr="00194466" w:rsidRDefault="003C71E3" w:rsidP="003C71E3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Osoba odpovědná za realizaci (tel, e-mail)</w:t>
            </w:r>
            <w:r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71E3" w:rsidRPr="00194466" w:rsidRDefault="003C71E3" w:rsidP="003C71E3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C71E3" w:rsidRPr="00194466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71E3" w:rsidRPr="00194466" w:rsidRDefault="003C71E3" w:rsidP="003C71E3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Osoba odpovědná za reklamace (tel, e-mail)</w:t>
            </w:r>
            <w:r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C71E3" w:rsidRPr="00194466" w:rsidRDefault="003C71E3" w:rsidP="003C71E3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:rsidR="00212264" w:rsidRPr="00194466" w:rsidRDefault="00212264" w:rsidP="00AE76CF">
      <w:pPr>
        <w:rPr>
          <w:rFonts w:asciiTheme="minorHAnsi" w:hAnsiTheme="minorHAnsi" w:cstheme="minorHAnsi"/>
          <w:sz w:val="24"/>
          <w:szCs w:val="24"/>
        </w:rPr>
      </w:pPr>
    </w:p>
    <w:p w:rsidR="00EA145B" w:rsidRPr="00194466" w:rsidRDefault="00EA145B" w:rsidP="00EA145B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>Celková cena za realizaci předmětu veřejné zakázky:</w:t>
      </w:r>
    </w:p>
    <w:tbl>
      <w:tblPr>
        <w:tblW w:w="9286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4"/>
        <w:gridCol w:w="3122"/>
        <w:gridCol w:w="1748"/>
        <w:gridCol w:w="3072"/>
      </w:tblGrid>
      <w:tr w:rsidR="00EA145B" w:rsidRPr="00F04273" w:rsidTr="00F04273">
        <w:trPr>
          <w:trHeight w:val="390"/>
          <w:jc w:val="center"/>
        </w:trPr>
        <w:tc>
          <w:tcPr>
            <w:tcW w:w="1344" w:type="dxa"/>
            <w:tcBorders>
              <w:top w:val="double" w:sz="6" w:space="0" w:color="auto"/>
              <w:left w:val="double" w:sz="6" w:space="0" w:color="auto"/>
              <w:bottom w:val="thinThickSmallGap" w:sz="12" w:space="0" w:color="auto"/>
              <w:right w:val="thickThinSmallGap" w:sz="12" w:space="0" w:color="auto"/>
            </w:tcBorders>
            <w:hideMark/>
          </w:tcPr>
          <w:p w:rsidR="00EA145B" w:rsidRPr="00F04273" w:rsidRDefault="00EA14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EA145B" w:rsidRPr="00F04273" w:rsidRDefault="00EA14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748" w:type="dxa"/>
            <w:tcBorders>
              <w:top w:val="doub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:rsidR="00EA145B" w:rsidRPr="00F04273" w:rsidRDefault="00EA145B" w:rsidP="00452F6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Výše DPH 2</w:t>
            </w:r>
            <w:r w:rsidR="00452F6E"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5C3D40"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3072" w:type="dxa"/>
            <w:tcBorders>
              <w:top w:val="double" w:sz="6" w:space="0" w:color="auto"/>
              <w:left w:val="single" w:sz="6" w:space="0" w:color="auto"/>
              <w:bottom w:val="thinThickSmallGap" w:sz="12" w:space="0" w:color="auto"/>
              <w:right w:val="double" w:sz="6" w:space="0" w:color="auto"/>
            </w:tcBorders>
            <w:hideMark/>
          </w:tcPr>
          <w:p w:rsidR="00EA145B" w:rsidRPr="00F04273" w:rsidRDefault="00F042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Nabídková c</w:t>
            </w:r>
            <w:r w:rsidR="00EA145B"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v Kč vč. DPH</w:t>
            </w:r>
          </w:p>
        </w:tc>
      </w:tr>
      <w:tr w:rsidR="00EA145B" w:rsidRPr="00F04273" w:rsidTr="00F04273">
        <w:trPr>
          <w:trHeight w:val="963"/>
          <w:jc w:val="center"/>
        </w:trPr>
        <w:tc>
          <w:tcPr>
            <w:tcW w:w="1344" w:type="dxa"/>
            <w:tcBorders>
              <w:top w:val="thinThickSmallGap" w:sz="12" w:space="0" w:color="auto"/>
              <w:left w:val="double" w:sz="6" w:space="0" w:color="auto"/>
              <w:bottom w:val="double" w:sz="6" w:space="0" w:color="auto"/>
              <w:right w:val="thickThinSmallGap" w:sz="12" w:space="0" w:color="auto"/>
            </w:tcBorders>
            <w:hideMark/>
          </w:tcPr>
          <w:p w:rsidR="00EA145B" w:rsidRPr="00F04273" w:rsidRDefault="00EA145B">
            <w:pPr>
              <w:spacing w:before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0427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3122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EA145B" w:rsidRPr="00F04273" w:rsidRDefault="00EA145B" w:rsidP="00F04273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thinThickSmallGap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EA145B" w:rsidRPr="00F04273" w:rsidRDefault="00EA145B" w:rsidP="00F042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thinThickSmallGap" w:sz="12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EA145B" w:rsidRPr="00F04273" w:rsidRDefault="00EA145B" w:rsidP="00F042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44BFC" w:rsidRPr="00194466" w:rsidRDefault="00044BFC" w:rsidP="00AE76CF">
      <w:pPr>
        <w:rPr>
          <w:rFonts w:asciiTheme="minorHAnsi" w:hAnsiTheme="minorHAnsi" w:cstheme="minorHAnsi"/>
          <w:sz w:val="24"/>
          <w:szCs w:val="24"/>
        </w:rPr>
      </w:pPr>
    </w:p>
    <w:p w:rsidR="0095556E" w:rsidRPr="00194466" w:rsidRDefault="0095556E" w:rsidP="009555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 xml:space="preserve">Prohlášení </w:t>
      </w:r>
      <w:r w:rsidR="00141023">
        <w:rPr>
          <w:rFonts w:asciiTheme="minorHAnsi" w:hAnsiTheme="minorHAnsi" w:cstheme="minorHAnsi"/>
          <w:b/>
          <w:sz w:val="24"/>
          <w:szCs w:val="24"/>
          <w:u w:val="single"/>
        </w:rPr>
        <w:t>účastníka zadávacího řízení:</w:t>
      </w: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 xml:space="preserve">  </w:t>
      </w:r>
    </w:p>
    <w:p w:rsidR="0014181B" w:rsidRPr="00194466" w:rsidRDefault="0014181B" w:rsidP="0014181B">
      <w:pPr>
        <w:spacing w:after="120"/>
        <w:ind w:right="-284"/>
        <w:jc w:val="both"/>
        <w:rPr>
          <w:rFonts w:asciiTheme="minorHAnsi" w:hAnsiTheme="minorHAnsi" w:cstheme="minorHAnsi"/>
        </w:rPr>
      </w:pPr>
      <w:r w:rsidRPr="00194466">
        <w:rPr>
          <w:rFonts w:asciiTheme="minorHAnsi" w:hAnsiTheme="minorHAnsi" w:cstheme="minorHAnsi"/>
        </w:rPr>
        <w:t xml:space="preserve">Prohlašujeme, že jsme se před podáním nabídky podrobně seznámili se všemi zadávacími podmínkami, že jsme těmto podmínkám porozuměli, že je v plném rozsahu a bez výhrad přijímáme a že jsme nabídku zpracovali zcela v souladu s těmito podmínkami.  </w:t>
      </w:r>
    </w:p>
    <w:p w:rsidR="0014181B" w:rsidRPr="00194466" w:rsidRDefault="0014181B" w:rsidP="0014181B">
      <w:pPr>
        <w:pStyle w:val="Textvbloku"/>
        <w:ind w:left="0"/>
        <w:rPr>
          <w:rFonts w:asciiTheme="minorHAnsi" w:hAnsiTheme="minorHAnsi" w:cstheme="minorHAnsi"/>
          <w:sz w:val="20"/>
          <w:szCs w:val="20"/>
        </w:rPr>
      </w:pPr>
      <w:r w:rsidRPr="00194466">
        <w:rPr>
          <w:rFonts w:asciiTheme="minorHAnsi" w:hAnsiTheme="minorHAnsi" w:cstheme="minorHAnsi"/>
          <w:b/>
          <w:sz w:val="20"/>
          <w:szCs w:val="20"/>
        </w:rPr>
        <w:t>Dále prohlašujeme, že jsme vázáni celým obsahem této nabídky po celou dobu zadávací lhůty.</w:t>
      </w:r>
    </w:p>
    <w:p w:rsidR="0014181B" w:rsidRPr="00194466" w:rsidRDefault="0014181B" w:rsidP="0014181B">
      <w:pPr>
        <w:pStyle w:val="Textvbloku"/>
        <w:ind w:left="0"/>
        <w:rPr>
          <w:rFonts w:asciiTheme="minorHAnsi" w:hAnsiTheme="minorHAnsi" w:cstheme="minorHAnsi"/>
          <w:sz w:val="20"/>
          <w:szCs w:val="20"/>
        </w:rPr>
      </w:pPr>
      <w:r w:rsidRPr="00194466">
        <w:rPr>
          <w:rFonts w:asciiTheme="minorHAnsi" w:hAnsiTheme="minorHAnsi" w:cstheme="minorHAnsi"/>
          <w:sz w:val="20"/>
          <w:szCs w:val="20"/>
        </w:rPr>
        <w:t>Toto prohlášení činíme na základě své jasné, srozumitelné, svobodné a omylu prosté vůle a jsme si vědomi všech následků plynoucích z uvedení nepravdivých údajů.</w:t>
      </w:r>
    </w:p>
    <w:p w:rsidR="00DC69C7" w:rsidRPr="00194466" w:rsidRDefault="00DC69C7" w:rsidP="0014181B">
      <w:pPr>
        <w:spacing w:after="120"/>
        <w:ind w:left="-142" w:right="-284" w:firstLine="142"/>
        <w:rPr>
          <w:rFonts w:asciiTheme="minorHAnsi" w:hAnsiTheme="minorHAnsi" w:cstheme="minorHAnsi"/>
        </w:rPr>
      </w:pPr>
    </w:p>
    <w:p w:rsidR="0014181B" w:rsidRPr="00194466" w:rsidRDefault="0014181B" w:rsidP="0014181B">
      <w:pPr>
        <w:spacing w:after="120"/>
        <w:ind w:left="-142" w:right="-284" w:firstLine="142"/>
        <w:rPr>
          <w:rFonts w:asciiTheme="minorHAnsi" w:hAnsiTheme="minorHAnsi" w:cstheme="minorHAnsi"/>
        </w:rPr>
      </w:pPr>
      <w:r w:rsidRPr="00194466">
        <w:rPr>
          <w:rFonts w:asciiTheme="minorHAnsi" w:hAnsiTheme="minorHAnsi" w:cstheme="minorHAnsi"/>
        </w:rPr>
        <w:t>V ……</w:t>
      </w:r>
      <w:r w:rsidR="00DC69C7" w:rsidRPr="00194466">
        <w:rPr>
          <w:rFonts w:asciiTheme="minorHAnsi" w:hAnsiTheme="minorHAnsi" w:cstheme="minorHAnsi"/>
        </w:rPr>
        <w:t>…………</w:t>
      </w:r>
      <w:r w:rsidRPr="00194466">
        <w:rPr>
          <w:rFonts w:asciiTheme="minorHAnsi" w:hAnsiTheme="minorHAnsi" w:cstheme="minorHAnsi"/>
        </w:rPr>
        <w:t xml:space="preserve"> dne ………</w:t>
      </w:r>
      <w:r w:rsidR="00DC69C7" w:rsidRPr="00194466">
        <w:rPr>
          <w:rFonts w:asciiTheme="minorHAnsi" w:hAnsiTheme="minorHAnsi" w:cstheme="minorHAnsi"/>
        </w:rPr>
        <w:t>…………</w:t>
      </w:r>
    </w:p>
    <w:p w:rsidR="00DC69C7" w:rsidRPr="00141023" w:rsidRDefault="00DC69C7" w:rsidP="0014181B">
      <w:pPr>
        <w:spacing w:after="120"/>
        <w:ind w:left="5103" w:right="-284"/>
        <w:jc w:val="center"/>
        <w:rPr>
          <w:rFonts w:asciiTheme="minorHAnsi" w:hAnsiTheme="minorHAnsi" w:cstheme="minorHAnsi"/>
          <w:noProof/>
          <w:highlight w:val="yellow"/>
        </w:rPr>
      </w:pPr>
      <w:r w:rsidRPr="00141023">
        <w:rPr>
          <w:rFonts w:asciiTheme="minorHAnsi" w:hAnsiTheme="minorHAnsi" w:cstheme="minorHAnsi"/>
        </w:rPr>
        <w:t>………………………………</w:t>
      </w:r>
      <w:r w:rsidR="00BD5699" w:rsidRPr="00141023">
        <w:rPr>
          <w:rFonts w:asciiTheme="minorHAnsi" w:hAnsiTheme="minorHAnsi" w:cstheme="minorHAnsi"/>
        </w:rPr>
        <w:t>………………………………</w:t>
      </w:r>
    </w:p>
    <w:p w:rsidR="0060010E" w:rsidRPr="00141023" w:rsidRDefault="0060010E" w:rsidP="0014181B">
      <w:pPr>
        <w:spacing w:after="120"/>
        <w:ind w:left="5103" w:right="-284"/>
        <w:jc w:val="center"/>
        <w:rPr>
          <w:rFonts w:asciiTheme="minorHAnsi" w:hAnsiTheme="minorHAnsi" w:cstheme="minorHAnsi"/>
          <w:i/>
          <w:noProof/>
        </w:rPr>
      </w:pPr>
      <w:r w:rsidRPr="00141023">
        <w:rPr>
          <w:rFonts w:asciiTheme="minorHAnsi" w:hAnsiTheme="minorHAnsi" w:cstheme="minorHAnsi"/>
          <w:i/>
          <w:noProof/>
        </w:rPr>
        <w:t xml:space="preserve">podpis </w:t>
      </w:r>
      <w:r w:rsidR="00BD5699">
        <w:rPr>
          <w:rFonts w:asciiTheme="minorHAnsi" w:hAnsiTheme="minorHAnsi" w:cstheme="minorHAnsi"/>
          <w:i/>
          <w:noProof/>
        </w:rPr>
        <w:t xml:space="preserve">statutárního zástupce </w:t>
      </w:r>
      <w:r w:rsidRPr="00141023">
        <w:rPr>
          <w:rFonts w:asciiTheme="minorHAnsi" w:hAnsiTheme="minorHAnsi" w:cstheme="minorHAnsi"/>
          <w:i/>
          <w:noProof/>
        </w:rPr>
        <w:t xml:space="preserve">a razítko </w:t>
      </w:r>
      <w:r w:rsidR="00BD5699">
        <w:rPr>
          <w:rFonts w:asciiTheme="minorHAnsi" w:hAnsiTheme="minorHAnsi" w:cstheme="minorHAnsi"/>
          <w:i/>
          <w:noProof/>
        </w:rPr>
        <w:t>účastníka zadávacího řízení</w:t>
      </w:r>
    </w:p>
    <w:sectPr w:rsidR="0060010E" w:rsidRPr="00141023" w:rsidSect="00141023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778" w:rsidRDefault="00945778">
      <w:r>
        <w:separator/>
      </w:r>
    </w:p>
  </w:endnote>
  <w:endnote w:type="continuationSeparator" w:id="0">
    <w:p w:rsidR="00945778" w:rsidRDefault="0094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6E" w:rsidRDefault="006E2934">
    <w:pPr>
      <w:pStyle w:val="Zpat"/>
      <w:jc w:val="center"/>
    </w:pPr>
    <w:r>
      <w:fldChar w:fldCharType="begin"/>
    </w:r>
    <w:r w:rsidR="00BB491E">
      <w:instrText xml:space="preserve"> PAGE   \* MERGEFORMAT </w:instrText>
    </w:r>
    <w:r>
      <w:fldChar w:fldCharType="separate"/>
    </w:r>
    <w:r w:rsidR="006805CA">
      <w:rPr>
        <w:noProof/>
      </w:rPr>
      <w:t>2</w:t>
    </w:r>
    <w:r>
      <w:rPr>
        <w:noProof/>
      </w:rPr>
      <w:fldChar w:fldCharType="end"/>
    </w:r>
  </w:p>
  <w:p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56E" w:rsidRDefault="006E2934">
    <w:pPr>
      <w:pStyle w:val="Zpat"/>
      <w:jc w:val="center"/>
    </w:pPr>
    <w:r>
      <w:fldChar w:fldCharType="begin"/>
    </w:r>
    <w:r w:rsidR="00BB491E">
      <w:instrText xml:space="preserve"> PAGE   \* MERGEFORMAT </w:instrText>
    </w:r>
    <w:r>
      <w:fldChar w:fldCharType="separate"/>
    </w:r>
    <w:r w:rsidR="003B3E5B">
      <w:rPr>
        <w:noProof/>
      </w:rPr>
      <w:t>1</w:t>
    </w:r>
    <w:r>
      <w:rPr>
        <w:noProof/>
      </w:rPr>
      <w:fldChar w:fldCharType="end"/>
    </w:r>
  </w:p>
  <w:p w:rsidR="00D65942" w:rsidRDefault="00D659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778" w:rsidRDefault="00945778">
      <w:r>
        <w:separator/>
      </w:r>
    </w:p>
  </w:footnote>
  <w:footnote w:type="continuationSeparator" w:id="0">
    <w:p w:rsidR="00945778" w:rsidRDefault="00945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66" w:rsidRPr="00245F73" w:rsidRDefault="00194466" w:rsidP="00194466">
    <w:pPr>
      <w:widowControl w:val="0"/>
      <w:tabs>
        <w:tab w:val="left" w:pos="2721"/>
      </w:tabs>
      <w:rPr>
        <w:rFonts w:ascii="Impact" w:hAnsi="Impact"/>
        <w:snapToGrid w:val="0"/>
        <w:sz w:val="28"/>
      </w:rPr>
    </w:pPr>
    <w:r>
      <w:rPr>
        <w:noProof/>
        <w:sz w:val="24"/>
      </w:rPr>
      <w:drawing>
        <wp:inline distT="0" distB="0" distL="0" distR="0">
          <wp:extent cx="1038225" cy="504825"/>
          <wp:effectExtent l="0" t="0" r="9525" b="9525"/>
          <wp:docPr id="2" name="Obrázek 2" descr="logo ses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ses 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F73">
      <w:rPr>
        <w:rFonts w:ascii="Impact" w:hAnsi="Impact"/>
        <w:snapToGrid w:val="0"/>
      </w:rPr>
      <w:t>Servisní středisko pro správu svěřeného majetku MČ Praha 8, příspěvková organizace</w:t>
    </w:r>
    <w:r w:rsidRPr="00245F73">
      <w:rPr>
        <w:rFonts w:ascii="Impact" w:hAnsi="Impact"/>
        <w:snapToGrid w:val="0"/>
        <w:sz w:val="28"/>
      </w:rPr>
      <w:t xml:space="preserve"> </w:t>
    </w:r>
  </w:p>
  <w:p w:rsidR="00194466" w:rsidRPr="00245F73" w:rsidRDefault="00194466" w:rsidP="00194466">
    <w:pPr>
      <w:widowControl w:val="0"/>
      <w:jc w:val="center"/>
      <w:rPr>
        <w:snapToGrid w:val="0"/>
        <w:sz w:val="16"/>
      </w:rPr>
    </w:pPr>
    <w:r w:rsidRPr="00245F73">
      <w:rPr>
        <w:snapToGrid w:val="0"/>
        <w:sz w:val="24"/>
      </w:rPr>
      <w:t>U Synagogy 2/236, 180 00 Praha 8 - Libeň</w:t>
    </w:r>
  </w:p>
  <w:p w:rsidR="00194466" w:rsidRDefault="001944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514_"/>
      </v:shape>
    </w:pict>
  </w:numPicBullet>
  <w:abstractNum w:abstractNumId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F31C60"/>
    <w:multiLevelType w:val="hybridMultilevel"/>
    <w:tmpl w:val="79147B5E"/>
    <w:lvl w:ilvl="0" w:tplc="4010286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14BC8"/>
    <w:multiLevelType w:val="hybridMultilevel"/>
    <w:tmpl w:val="7674C8C6"/>
    <w:lvl w:ilvl="0" w:tplc="CDEC70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36AF0"/>
    <w:multiLevelType w:val="hybridMultilevel"/>
    <w:tmpl w:val="DA801BAA"/>
    <w:lvl w:ilvl="0" w:tplc="8D36EE84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9973EF"/>
    <w:multiLevelType w:val="hybridMultilevel"/>
    <w:tmpl w:val="BE4AAF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8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9">
    <w:nsid w:val="35413C57"/>
    <w:multiLevelType w:val="hybridMultilevel"/>
    <w:tmpl w:val="B95A5AA8"/>
    <w:lvl w:ilvl="0" w:tplc="6E0C1FF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5C1139"/>
    <w:multiLevelType w:val="hybridMultilevel"/>
    <w:tmpl w:val="E2C8B8A0"/>
    <w:lvl w:ilvl="0" w:tplc="B1C8DD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B4289"/>
    <w:multiLevelType w:val="hybridMultilevel"/>
    <w:tmpl w:val="16261818"/>
    <w:lvl w:ilvl="0" w:tplc="0405000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594959"/>
    <w:multiLevelType w:val="hybridMultilevel"/>
    <w:tmpl w:val="83DACFE6"/>
    <w:lvl w:ilvl="0" w:tplc="BF20AE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76E2CC7"/>
    <w:multiLevelType w:val="hybridMultilevel"/>
    <w:tmpl w:val="20942872"/>
    <w:lvl w:ilvl="0" w:tplc="0380C8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23733D"/>
    <w:multiLevelType w:val="hybridMultilevel"/>
    <w:tmpl w:val="6A1C37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962817"/>
    <w:multiLevelType w:val="hybridMultilevel"/>
    <w:tmpl w:val="3A342A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3"/>
  </w:num>
  <w:num w:numId="5">
    <w:abstractNumId w:val="4"/>
  </w:num>
  <w:num w:numId="6">
    <w:abstractNumId w:val="16"/>
  </w:num>
  <w:num w:numId="7">
    <w:abstractNumId w:val="3"/>
  </w:num>
  <w:num w:numId="8">
    <w:abstractNumId w:val="6"/>
    <w:lvlOverride w:ilvl="0">
      <w:startOverride w:val="4"/>
    </w:lvlOverride>
  </w:num>
  <w:num w:numId="9">
    <w:abstractNumId w:val="1"/>
  </w:num>
  <w:num w:numId="10">
    <w:abstractNumId w:val="14"/>
  </w:num>
  <w:num w:numId="11">
    <w:abstractNumId w:val="9"/>
  </w:num>
  <w:num w:numId="12">
    <w:abstractNumId w:val="2"/>
  </w:num>
  <w:num w:numId="13">
    <w:abstractNumId w:val="0"/>
  </w:num>
  <w:num w:numId="14">
    <w:abstractNumId w:val="15"/>
  </w:num>
  <w:num w:numId="15">
    <w:abstractNumId w:val="11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58"/>
    <w:rsid w:val="00010353"/>
    <w:rsid w:val="00011C26"/>
    <w:rsid w:val="00012F04"/>
    <w:rsid w:val="0001737D"/>
    <w:rsid w:val="000209EE"/>
    <w:rsid w:val="000274F0"/>
    <w:rsid w:val="00031DD4"/>
    <w:rsid w:val="000331A0"/>
    <w:rsid w:val="00044BFC"/>
    <w:rsid w:val="000477B3"/>
    <w:rsid w:val="00061707"/>
    <w:rsid w:val="000712F1"/>
    <w:rsid w:val="000731AF"/>
    <w:rsid w:val="000B5F5E"/>
    <w:rsid w:val="000C1548"/>
    <w:rsid w:val="000C1634"/>
    <w:rsid w:val="000C4BC3"/>
    <w:rsid w:val="000D0ADE"/>
    <w:rsid w:val="000D0F00"/>
    <w:rsid w:val="000D3E3B"/>
    <w:rsid w:val="000F5500"/>
    <w:rsid w:val="00100CD1"/>
    <w:rsid w:val="0010348F"/>
    <w:rsid w:val="001169E5"/>
    <w:rsid w:val="00123864"/>
    <w:rsid w:val="00125E25"/>
    <w:rsid w:val="001330EE"/>
    <w:rsid w:val="00141023"/>
    <w:rsid w:val="0014181B"/>
    <w:rsid w:val="00154285"/>
    <w:rsid w:val="00160683"/>
    <w:rsid w:val="00162422"/>
    <w:rsid w:val="00164036"/>
    <w:rsid w:val="00194466"/>
    <w:rsid w:val="001A530A"/>
    <w:rsid w:val="001B422F"/>
    <w:rsid w:val="001B62CE"/>
    <w:rsid w:val="001C3955"/>
    <w:rsid w:val="001C639E"/>
    <w:rsid w:val="001E4B2F"/>
    <w:rsid w:val="001E666B"/>
    <w:rsid w:val="001E757C"/>
    <w:rsid w:val="001F1566"/>
    <w:rsid w:val="00205489"/>
    <w:rsid w:val="00210599"/>
    <w:rsid w:val="00212264"/>
    <w:rsid w:val="00222CD3"/>
    <w:rsid w:val="00225538"/>
    <w:rsid w:val="0022665D"/>
    <w:rsid w:val="00230A33"/>
    <w:rsid w:val="00232640"/>
    <w:rsid w:val="00235F6C"/>
    <w:rsid w:val="00235F76"/>
    <w:rsid w:val="002366C8"/>
    <w:rsid w:val="0024187B"/>
    <w:rsid w:val="00241B79"/>
    <w:rsid w:val="00242912"/>
    <w:rsid w:val="00242BF8"/>
    <w:rsid w:val="00254C83"/>
    <w:rsid w:val="00263CE3"/>
    <w:rsid w:val="00271CE7"/>
    <w:rsid w:val="002821DC"/>
    <w:rsid w:val="00284CC8"/>
    <w:rsid w:val="00287A36"/>
    <w:rsid w:val="00296EF9"/>
    <w:rsid w:val="00297A48"/>
    <w:rsid w:val="002A26AF"/>
    <w:rsid w:val="002A5578"/>
    <w:rsid w:val="002B2CDA"/>
    <w:rsid w:val="002B780C"/>
    <w:rsid w:val="002D0FEF"/>
    <w:rsid w:val="002F025F"/>
    <w:rsid w:val="002F184F"/>
    <w:rsid w:val="002F325A"/>
    <w:rsid w:val="00302201"/>
    <w:rsid w:val="0031431B"/>
    <w:rsid w:val="00323EA5"/>
    <w:rsid w:val="0032763D"/>
    <w:rsid w:val="00332331"/>
    <w:rsid w:val="00336921"/>
    <w:rsid w:val="00345AB8"/>
    <w:rsid w:val="003532A1"/>
    <w:rsid w:val="00354195"/>
    <w:rsid w:val="00354836"/>
    <w:rsid w:val="003555CA"/>
    <w:rsid w:val="003570E3"/>
    <w:rsid w:val="00357339"/>
    <w:rsid w:val="003727FA"/>
    <w:rsid w:val="00381A35"/>
    <w:rsid w:val="003905C2"/>
    <w:rsid w:val="00391039"/>
    <w:rsid w:val="0039213C"/>
    <w:rsid w:val="00392B6E"/>
    <w:rsid w:val="00396A03"/>
    <w:rsid w:val="003A510A"/>
    <w:rsid w:val="003A5520"/>
    <w:rsid w:val="003A6F63"/>
    <w:rsid w:val="003B04C2"/>
    <w:rsid w:val="003B04DC"/>
    <w:rsid w:val="003B3E5B"/>
    <w:rsid w:val="003B6E37"/>
    <w:rsid w:val="003C25FE"/>
    <w:rsid w:val="003C530E"/>
    <w:rsid w:val="003C71E3"/>
    <w:rsid w:val="003E1CEE"/>
    <w:rsid w:val="003F3618"/>
    <w:rsid w:val="003F45D4"/>
    <w:rsid w:val="00445DB9"/>
    <w:rsid w:val="00452F6E"/>
    <w:rsid w:val="00481DE2"/>
    <w:rsid w:val="00482F2B"/>
    <w:rsid w:val="00485AB0"/>
    <w:rsid w:val="004864CF"/>
    <w:rsid w:val="00491C4D"/>
    <w:rsid w:val="004924BA"/>
    <w:rsid w:val="00494593"/>
    <w:rsid w:val="00496F48"/>
    <w:rsid w:val="00497310"/>
    <w:rsid w:val="004D5C1D"/>
    <w:rsid w:val="004E1334"/>
    <w:rsid w:val="004E3D24"/>
    <w:rsid w:val="004F0DA3"/>
    <w:rsid w:val="004F38C8"/>
    <w:rsid w:val="004F72C3"/>
    <w:rsid w:val="0051461D"/>
    <w:rsid w:val="00515682"/>
    <w:rsid w:val="005200E2"/>
    <w:rsid w:val="0052536D"/>
    <w:rsid w:val="005260D0"/>
    <w:rsid w:val="00527082"/>
    <w:rsid w:val="005277AD"/>
    <w:rsid w:val="00532DC1"/>
    <w:rsid w:val="00540BC4"/>
    <w:rsid w:val="00544F66"/>
    <w:rsid w:val="0055757D"/>
    <w:rsid w:val="00557FEC"/>
    <w:rsid w:val="005609BE"/>
    <w:rsid w:val="0056120A"/>
    <w:rsid w:val="005657C8"/>
    <w:rsid w:val="00566690"/>
    <w:rsid w:val="0057114F"/>
    <w:rsid w:val="00580022"/>
    <w:rsid w:val="005863A3"/>
    <w:rsid w:val="005918B5"/>
    <w:rsid w:val="005A2AD2"/>
    <w:rsid w:val="005C09BE"/>
    <w:rsid w:val="005C3D40"/>
    <w:rsid w:val="005D3EAF"/>
    <w:rsid w:val="005E2C44"/>
    <w:rsid w:val="005E56C6"/>
    <w:rsid w:val="005F190E"/>
    <w:rsid w:val="005F2C52"/>
    <w:rsid w:val="0060010E"/>
    <w:rsid w:val="00605EB9"/>
    <w:rsid w:val="006116DC"/>
    <w:rsid w:val="00615456"/>
    <w:rsid w:val="00636D28"/>
    <w:rsid w:val="006372D9"/>
    <w:rsid w:val="00665738"/>
    <w:rsid w:val="00665A95"/>
    <w:rsid w:val="00666DF4"/>
    <w:rsid w:val="00672061"/>
    <w:rsid w:val="00675FF2"/>
    <w:rsid w:val="006805CA"/>
    <w:rsid w:val="006806BE"/>
    <w:rsid w:val="00680CA7"/>
    <w:rsid w:val="006A25F2"/>
    <w:rsid w:val="006B0F2D"/>
    <w:rsid w:val="006B620A"/>
    <w:rsid w:val="006C4CA1"/>
    <w:rsid w:val="006C6494"/>
    <w:rsid w:val="006E1234"/>
    <w:rsid w:val="006E2934"/>
    <w:rsid w:val="006E654C"/>
    <w:rsid w:val="006E6B96"/>
    <w:rsid w:val="006F4998"/>
    <w:rsid w:val="006F4F46"/>
    <w:rsid w:val="00704A53"/>
    <w:rsid w:val="007230C0"/>
    <w:rsid w:val="00730E8A"/>
    <w:rsid w:val="007317ED"/>
    <w:rsid w:val="00763A99"/>
    <w:rsid w:val="00765145"/>
    <w:rsid w:val="007773E8"/>
    <w:rsid w:val="007913DB"/>
    <w:rsid w:val="00797908"/>
    <w:rsid w:val="007A0399"/>
    <w:rsid w:val="007B141A"/>
    <w:rsid w:val="007B1EDC"/>
    <w:rsid w:val="007B76EB"/>
    <w:rsid w:val="007C321E"/>
    <w:rsid w:val="007D4885"/>
    <w:rsid w:val="007E12D2"/>
    <w:rsid w:val="007E7007"/>
    <w:rsid w:val="007F2185"/>
    <w:rsid w:val="007F64A8"/>
    <w:rsid w:val="00801F77"/>
    <w:rsid w:val="008060D0"/>
    <w:rsid w:val="00812C9A"/>
    <w:rsid w:val="008166F0"/>
    <w:rsid w:val="0082608C"/>
    <w:rsid w:val="00830C9A"/>
    <w:rsid w:val="00836288"/>
    <w:rsid w:val="008413EE"/>
    <w:rsid w:val="00851A2B"/>
    <w:rsid w:val="00854720"/>
    <w:rsid w:val="00863DF7"/>
    <w:rsid w:val="00866E91"/>
    <w:rsid w:val="0087594E"/>
    <w:rsid w:val="00887B9B"/>
    <w:rsid w:val="008A51C5"/>
    <w:rsid w:val="008A66FF"/>
    <w:rsid w:val="008B115C"/>
    <w:rsid w:val="008D2CBF"/>
    <w:rsid w:val="008D47FC"/>
    <w:rsid w:val="008E2C54"/>
    <w:rsid w:val="00913358"/>
    <w:rsid w:val="00923555"/>
    <w:rsid w:val="00934BB1"/>
    <w:rsid w:val="00945778"/>
    <w:rsid w:val="0095556E"/>
    <w:rsid w:val="00977E9D"/>
    <w:rsid w:val="009829BB"/>
    <w:rsid w:val="00986A2D"/>
    <w:rsid w:val="00991F9F"/>
    <w:rsid w:val="009C4304"/>
    <w:rsid w:val="009C7105"/>
    <w:rsid w:val="009D16B8"/>
    <w:rsid w:val="009F1D90"/>
    <w:rsid w:val="009F6DE0"/>
    <w:rsid w:val="00A03C4D"/>
    <w:rsid w:val="00A1341C"/>
    <w:rsid w:val="00A152FA"/>
    <w:rsid w:val="00A21244"/>
    <w:rsid w:val="00A279F9"/>
    <w:rsid w:val="00A34B2D"/>
    <w:rsid w:val="00A36C9F"/>
    <w:rsid w:val="00A4366A"/>
    <w:rsid w:val="00A563E8"/>
    <w:rsid w:val="00A6007A"/>
    <w:rsid w:val="00A621AA"/>
    <w:rsid w:val="00A6497C"/>
    <w:rsid w:val="00A92CC1"/>
    <w:rsid w:val="00AA7DD7"/>
    <w:rsid w:val="00AB0239"/>
    <w:rsid w:val="00AE358C"/>
    <w:rsid w:val="00AE76CF"/>
    <w:rsid w:val="00AF1CF5"/>
    <w:rsid w:val="00AF45D4"/>
    <w:rsid w:val="00B0750C"/>
    <w:rsid w:val="00B208A5"/>
    <w:rsid w:val="00B35C42"/>
    <w:rsid w:val="00B364D4"/>
    <w:rsid w:val="00B37344"/>
    <w:rsid w:val="00B6121C"/>
    <w:rsid w:val="00B67721"/>
    <w:rsid w:val="00B74948"/>
    <w:rsid w:val="00B8277C"/>
    <w:rsid w:val="00B86AEE"/>
    <w:rsid w:val="00B87E17"/>
    <w:rsid w:val="00B90BA4"/>
    <w:rsid w:val="00B93769"/>
    <w:rsid w:val="00BB491E"/>
    <w:rsid w:val="00BB781C"/>
    <w:rsid w:val="00BD0F52"/>
    <w:rsid w:val="00BD4F8F"/>
    <w:rsid w:val="00BD5699"/>
    <w:rsid w:val="00BE1B61"/>
    <w:rsid w:val="00BE2D76"/>
    <w:rsid w:val="00BE660A"/>
    <w:rsid w:val="00BF244D"/>
    <w:rsid w:val="00C01954"/>
    <w:rsid w:val="00C43501"/>
    <w:rsid w:val="00C461F0"/>
    <w:rsid w:val="00C603FF"/>
    <w:rsid w:val="00C61879"/>
    <w:rsid w:val="00C63AA6"/>
    <w:rsid w:val="00C843C7"/>
    <w:rsid w:val="00C861EB"/>
    <w:rsid w:val="00C94A9A"/>
    <w:rsid w:val="00CB6B78"/>
    <w:rsid w:val="00CC24D1"/>
    <w:rsid w:val="00CD0F88"/>
    <w:rsid w:val="00CD3C39"/>
    <w:rsid w:val="00CF5ABC"/>
    <w:rsid w:val="00D012B9"/>
    <w:rsid w:val="00D015F5"/>
    <w:rsid w:val="00D07080"/>
    <w:rsid w:val="00D10A5F"/>
    <w:rsid w:val="00D1374D"/>
    <w:rsid w:val="00D24AD2"/>
    <w:rsid w:val="00D42F8E"/>
    <w:rsid w:val="00D57E9A"/>
    <w:rsid w:val="00D63DC1"/>
    <w:rsid w:val="00D64958"/>
    <w:rsid w:val="00D65942"/>
    <w:rsid w:val="00D67325"/>
    <w:rsid w:val="00D6790F"/>
    <w:rsid w:val="00D766C1"/>
    <w:rsid w:val="00DA4C20"/>
    <w:rsid w:val="00DA581E"/>
    <w:rsid w:val="00DC69C7"/>
    <w:rsid w:val="00DD077F"/>
    <w:rsid w:val="00DD2E54"/>
    <w:rsid w:val="00DD44A1"/>
    <w:rsid w:val="00DE4AA2"/>
    <w:rsid w:val="00DE7310"/>
    <w:rsid w:val="00DE7AF6"/>
    <w:rsid w:val="00DF2EF0"/>
    <w:rsid w:val="00DF47B4"/>
    <w:rsid w:val="00DF4BE6"/>
    <w:rsid w:val="00E043C9"/>
    <w:rsid w:val="00E170FE"/>
    <w:rsid w:val="00E301DE"/>
    <w:rsid w:val="00E4776C"/>
    <w:rsid w:val="00E54CAC"/>
    <w:rsid w:val="00E60BF7"/>
    <w:rsid w:val="00E7085C"/>
    <w:rsid w:val="00E84303"/>
    <w:rsid w:val="00E8696E"/>
    <w:rsid w:val="00E92558"/>
    <w:rsid w:val="00EA145B"/>
    <w:rsid w:val="00EA40FA"/>
    <w:rsid w:val="00EB4889"/>
    <w:rsid w:val="00EB59A2"/>
    <w:rsid w:val="00EC5B63"/>
    <w:rsid w:val="00EC6499"/>
    <w:rsid w:val="00ED3761"/>
    <w:rsid w:val="00ED6A4B"/>
    <w:rsid w:val="00EE02C9"/>
    <w:rsid w:val="00EE2018"/>
    <w:rsid w:val="00EE3146"/>
    <w:rsid w:val="00EE79FF"/>
    <w:rsid w:val="00EE7F1E"/>
    <w:rsid w:val="00EF1554"/>
    <w:rsid w:val="00EF552E"/>
    <w:rsid w:val="00EF734B"/>
    <w:rsid w:val="00F0084D"/>
    <w:rsid w:val="00F04197"/>
    <w:rsid w:val="00F04273"/>
    <w:rsid w:val="00F139B0"/>
    <w:rsid w:val="00F210A1"/>
    <w:rsid w:val="00F21DAD"/>
    <w:rsid w:val="00F33F34"/>
    <w:rsid w:val="00F530A7"/>
    <w:rsid w:val="00F544A1"/>
    <w:rsid w:val="00F554C4"/>
    <w:rsid w:val="00F85938"/>
    <w:rsid w:val="00FA44DB"/>
    <w:rsid w:val="00FA6DD3"/>
    <w:rsid w:val="00FB08E2"/>
    <w:rsid w:val="00FB1C7B"/>
    <w:rsid w:val="00FC6DF7"/>
    <w:rsid w:val="00FD6001"/>
    <w:rsid w:val="00FD750E"/>
    <w:rsid w:val="00FD7B96"/>
    <w:rsid w:val="00FF3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763D"/>
  </w:style>
  <w:style w:type="paragraph" w:styleId="Nadpis1">
    <w:name w:val="heading 1"/>
    <w:basedOn w:val="Normln"/>
    <w:next w:val="Normln"/>
    <w:qFormat/>
    <w:rsid w:val="003F3618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F361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3F3618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F361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F361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3F3618"/>
    <w:rPr>
      <w:sz w:val="24"/>
    </w:rPr>
  </w:style>
  <w:style w:type="paragraph" w:styleId="Zkladntext2">
    <w:name w:val="Body Text 2"/>
    <w:basedOn w:val="Normln"/>
    <w:rsid w:val="003F3618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3F3618"/>
    <w:rPr>
      <w:w w:val="120"/>
    </w:rPr>
  </w:style>
  <w:style w:type="paragraph" w:customStyle="1" w:styleId="Podtitul1">
    <w:name w:val="Podtitul1"/>
    <w:basedOn w:val="Normln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2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2BF8"/>
  </w:style>
  <w:style w:type="character" w:customStyle="1" w:styleId="TextkomenteChar">
    <w:name w:val="Text komentáře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link w:val="BezmezerChar"/>
    <w:uiPriority w:val="99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rsid w:val="005200E2"/>
    <w:rPr>
      <w:rFonts w:cs="Times New Roman"/>
    </w:rPr>
  </w:style>
  <w:style w:type="character" w:customStyle="1" w:styleId="BezmezerChar">
    <w:name w:val="Bez mezer Char"/>
    <w:link w:val="Bezmezer"/>
    <w:uiPriority w:val="99"/>
    <w:locked/>
    <w:rsid w:val="007E7007"/>
    <w:rPr>
      <w:lang w:val="cs-CZ" w:eastAsia="cs-CZ" w:bidi="ar-SA"/>
    </w:rPr>
  </w:style>
  <w:style w:type="paragraph" w:styleId="Odstavecseseznamem">
    <w:name w:val="List Paragraph"/>
    <w:basedOn w:val="Normln"/>
    <w:uiPriority w:val="99"/>
    <w:qFormat/>
    <w:rsid w:val="007E7007"/>
    <w:pPr>
      <w:ind w:left="720"/>
      <w:contextualSpacing/>
    </w:pPr>
    <w:rPr>
      <w:sz w:val="24"/>
      <w:szCs w:val="24"/>
    </w:rPr>
  </w:style>
  <w:style w:type="paragraph" w:customStyle="1" w:styleId="Styl55">
    <w:name w:val="Styl55"/>
    <w:basedOn w:val="Normln"/>
    <w:qFormat/>
    <w:rsid w:val="007E7007"/>
    <w:pPr>
      <w:widowControl w:val="0"/>
      <w:spacing w:before="120" w:after="60"/>
      <w:ind w:left="1077"/>
      <w:jc w:val="both"/>
    </w:pPr>
    <w:rPr>
      <w:rFonts w:ascii="Arial" w:hAnsi="Arial" w:cs="Arial"/>
      <w:sz w:val="22"/>
    </w:rPr>
  </w:style>
  <w:style w:type="character" w:customStyle="1" w:styleId="ZhlavChar">
    <w:name w:val="Záhlaví Char"/>
    <w:basedOn w:val="Standardnpsmoodstavce"/>
    <w:link w:val="Zhlav"/>
    <w:rsid w:val="00212264"/>
  </w:style>
  <w:style w:type="paragraph" w:customStyle="1" w:styleId="normln0">
    <w:name w:val="normální"/>
    <w:basedOn w:val="Normln"/>
    <w:autoRedefine/>
    <w:rsid w:val="00212264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763D"/>
  </w:style>
  <w:style w:type="paragraph" w:styleId="Nadpis1">
    <w:name w:val="heading 1"/>
    <w:basedOn w:val="Normln"/>
    <w:next w:val="Normln"/>
    <w:qFormat/>
    <w:rsid w:val="003F3618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F361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3F3618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F361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F361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3F3618"/>
    <w:rPr>
      <w:sz w:val="24"/>
    </w:rPr>
  </w:style>
  <w:style w:type="paragraph" w:styleId="Zkladntext2">
    <w:name w:val="Body Text 2"/>
    <w:basedOn w:val="Normln"/>
    <w:rsid w:val="003F3618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3F3618"/>
    <w:rPr>
      <w:w w:val="120"/>
    </w:rPr>
  </w:style>
  <w:style w:type="paragraph" w:customStyle="1" w:styleId="Podtitul1">
    <w:name w:val="Podtitul1"/>
    <w:basedOn w:val="Normln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2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2BF8"/>
  </w:style>
  <w:style w:type="character" w:customStyle="1" w:styleId="TextkomenteChar">
    <w:name w:val="Text komentáře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link w:val="BezmezerChar"/>
    <w:uiPriority w:val="99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rsid w:val="005200E2"/>
    <w:rPr>
      <w:rFonts w:cs="Times New Roman"/>
    </w:rPr>
  </w:style>
  <w:style w:type="character" w:customStyle="1" w:styleId="BezmezerChar">
    <w:name w:val="Bez mezer Char"/>
    <w:link w:val="Bezmezer"/>
    <w:uiPriority w:val="99"/>
    <w:locked/>
    <w:rsid w:val="007E7007"/>
    <w:rPr>
      <w:lang w:val="cs-CZ" w:eastAsia="cs-CZ" w:bidi="ar-SA"/>
    </w:rPr>
  </w:style>
  <w:style w:type="paragraph" w:styleId="Odstavecseseznamem">
    <w:name w:val="List Paragraph"/>
    <w:basedOn w:val="Normln"/>
    <w:uiPriority w:val="99"/>
    <w:qFormat/>
    <w:rsid w:val="007E7007"/>
    <w:pPr>
      <w:ind w:left="720"/>
      <w:contextualSpacing/>
    </w:pPr>
    <w:rPr>
      <w:sz w:val="24"/>
      <w:szCs w:val="24"/>
    </w:rPr>
  </w:style>
  <w:style w:type="paragraph" w:customStyle="1" w:styleId="Styl55">
    <w:name w:val="Styl55"/>
    <w:basedOn w:val="Normln"/>
    <w:qFormat/>
    <w:rsid w:val="007E7007"/>
    <w:pPr>
      <w:widowControl w:val="0"/>
      <w:spacing w:before="120" w:after="60"/>
      <w:ind w:left="1077"/>
      <w:jc w:val="both"/>
    </w:pPr>
    <w:rPr>
      <w:rFonts w:ascii="Arial" w:hAnsi="Arial" w:cs="Arial"/>
      <w:sz w:val="22"/>
    </w:rPr>
  </w:style>
  <w:style w:type="character" w:customStyle="1" w:styleId="ZhlavChar">
    <w:name w:val="Záhlaví Char"/>
    <w:basedOn w:val="Standardnpsmoodstavce"/>
    <w:link w:val="Zhlav"/>
    <w:rsid w:val="00212264"/>
  </w:style>
  <w:style w:type="paragraph" w:customStyle="1" w:styleId="normln0">
    <w:name w:val="normální"/>
    <w:basedOn w:val="Normln"/>
    <w:autoRedefine/>
    <w:rsid w:val="00212264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9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2020-10-14T09:01:00Z</dcterms:created>
  <dcterms:modified xsi:type="dcterms:W3CDTF">2020-10-14T09:01:00Z</dcterms:modified>
</cp:coreProperties>
</file>